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0C38B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156902C8" w14:textId="25B5983F" w:rsidR="0051637A" w:rsidRDefault="00406E5D" w:rsidP="0051637A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Malé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>
        <w:rPr>
          <w:rFonts w:ascii="Arial" w:hAnsi="Arial" w:cs="Arial"/>
          <w:b/>
          <w:sz w:val="20"/>
        </w:rPr>
        <w:t xml:space="preserve">referentské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C,D</w:t>
      </w:r>
      <w:r w:rsidR="00DE762A">
        <w:rPr>
          <w:rFonts w:ascii="Arial" w:hAnsi="Arial" w:cs="Arial"/>
          <w:b/>
          <w:sz w:val="20"/>
        </w:rPr>
        <w:t xml:space="preserve"> </w:t>
      </w:r>
      <w:r w:rsidR="0051637A">
        <w:rPr>
          <w:rFonts w:ascii="Arial" w:hAnsi="Arial" w:cs="Arial"/>
          <w:b/>
          <w:sz w:val="20"/>
        </w:rPr>
        <w:t xml:space="preserve">- </w:t>
      </w:r>
      <w:r w:rsidR="0051637A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2D8E55A0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8779B1D" w14:textId="77777777" w:rsidR="000C38B3" w:rsidRDefault="000C38B3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6E21F77" w14:textId="77777777" w:rsidR="000C38B3" w:rsidRDefault="000C38B3" w:rsidP="000C38B3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1647"/>
        <w:gridCol w:w="1717"/>
        <w:gridCol w:w="1541"/>
        <w:gridCol w:w="1124"/>
        <w:gridCol w:w="1907"/>
      </w:tblGrid>
      <w:tr w:rsidR="00703492" w:rsidRPr="0071228E" w14:paraId="2A5E22A3" w14:textId="77777777" w:rsidTr="002E5856">
        <w:trPr>
          <w:trHeight w:val="861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A7F50DE" w:rsidR="00703492" w:rsidRPr="0071228E" w:rsidRDefault="00FA7A1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C50AD8" w:rsidRPr="0071228E" w14:paraId="08625D08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4AEFB74C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6811AAA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52DFFCD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957CBDA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22955E4D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420F24C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83463F4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12D29C73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3CEB67D9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34299C3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2D9C11C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3A7B41D9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430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DFBD25D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2EF7DB0E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22D9C464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del w:id="0" w:author="Kotolanová, Nicola" w:date="2022-12-02T11:27:00Z">
              <w:r w:rsidRPr="0061014F" w:rsidDel="00DA3EEC">
                <w:rPr>
                  <w:rFonts w:ascii="Arial" w:hAnsi="Arial" w:cs="Arial"/>
                  <w:noProof w:val="0"/>
                  <w:color w:val="000000"/>
                  <w:sz w:val="20"/>
                </w:rPr>
                <w:delText>1</w:delText>
              </w:r>
              <w:r w:rsidDel="00DA3EEC">
                <w:rPr>
                  <w:rFonts w:ascii="Arial" w:hAnsi="Arial" w:cs="Arial"/>
                  <w:noProof w:val="0"/>
                  <w:color w:val="000000"/>
                  <w:sz w:val="20"/>
                </w:rPr>
                <w:delText>60</w:delText>
              </w:r>
            </w:del>
            <w:ins w:id="1" w:author="Kotolanová, Nicola" w:date="2022-12-02T11:27:00Z">
              <w:r w:rsidR="00DA3EEC">
                <w:rPr>
                  <w:rFonts w:ascii="Arial" w:hAnsi="Arial" w:cs="Arial"/>
                  <w:noProof w:val="0"/>
                  <w:color w:val="000000"/>
                  <w:sz w:val="20"/>
                </w:rPr>
                <w:t>150</w:t>
              </w:r>
            </w:ins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0C20E28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560A6" w:rsidRPr="0071228E" w14:paraId="29400D5C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C1DF1E2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5360BC86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72DA0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0A524053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386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412D41DD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D50B69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0044855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279E1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1E844BB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06A198A6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0069BC33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5FBB399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6C07EDF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D5A2BA7" w:rsidR="005560A6" w:rsidRPr="002E5856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E5856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442CEF45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2C9CFC1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5D2E4C4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5560A6" w:rsidRPr="00703492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FC0A805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CFAC15A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1D7F18D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39AB7F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59734E0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0ABE2D8B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453DF01F" w:rsidR="005560A6" w:rsidRPr="0071228E" w:rsidRDefault="004D31B2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2FE85223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2E5856">
        <w:trPr>
          <w:trHeight w:val="288"/>
        </w:trPr>
        <w:tc>
          <w:tcPr>
            <w:tcW w:w="87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77FFD69" w:rsidR="00703492" w:rsidRPr="00FC574A" w:rsidRDefault="005560A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F4A80B9" w14:textId="77777777" w:rsidTr="002E585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19443A2A" w:rsidR="00703492" w:rsidRPr="00FC574A" w:rsidRDefault="005560A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24CB069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2542399E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del w:id="2" w:author="Kotolanová, Nicola" w:date="2022-12-02T11:27:00Z">
              <w:r w:rsidRPr="0061014F" w:rsidDel="00CF64EF">
                <w:rPr>
                  <w:rFonts w:ascii="Arial" w:hAnsi="Arial" w:cs="Arial"/>
                  <w:noProof w:val="0"/>
                  <w:color w:val="000000"/>
                  <w:sz w:val="20"/>
                </w:rPr>
                <w:delText>1</w:delText>
              </w:r>
              <w:r w:rsidDel="00CF64EF">
                <w:rPr>
                  <w:rFonts w:ascii="Arial" w:hAnsi="Arial" w:cs="Arial"/>
                  <w:noProof w:val="0"/>
                  <w:color w:val="000000"/>
                  <w:sz w:val="20"/>
                </w:rPr>
                <w:delText>8</w:delText>
              </w:r>
            </w:del>
            <w:ins w:id="3" w:author="Kotolanová, Nicola" w:date="2022-12-02T11:27:00Z">
              <w:r w:rsidR="00CF64EF" w:rsidRPr="0061014F">
                <w:rPr>
                  <w:rFonts w:ascii="Arial" w:hAnsi="Arial" w:cs="Arial"/>
                  <w:noProof w:val="0"/>
                  <w:color w:val="000000"/>
                  <w:sz w:val="20"/>
                </w:rPr>
                <w:t>1</w:t>
              </w:r>
              <w:r w:rsidR="00CF64EF">
                <w:rPr>
                  <w:rFonts w:ascii="Arial" w:hAnsi="Arial" w:cs="Arial"/>
                  <w:noProof w:val="0"/>
                  <w:color w:val="000000"/>
                  <w:sz w:val="20"/>
                </w:rPr>
                <w:t>6</w:t>
              </w:r>
            </w:ins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783B0EB7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49ECFE4" w14:textId="77777777" w:rsidTr="003170C8">
        <w:trPr>
          <w:trHeight w:val="529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CB087EE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742EE05D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43A48DA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59116C58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6B5B7C44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D420BF7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5560A6" w:rsidRPr="00703492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FBB2F7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07F5B65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F87F8" w14:textId="7F8B7E30" w:rsidR="005560A6" w:rsidRPr="00703492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0020B" w14:textId="324DFB6E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B4EBD" w14:textId="74B37B0E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89454" w14:textId="3B19D91A" w:rsidR="005560A6" w:rsidDel="00120B77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120B77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217D6A3" w:rsidR="00703492" w:rsidRPr="0071228E" w:rsidRDefault="00CE438B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5560A6" w:rsidRPr="0071228E" w14:paraId="630E63B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2D5A254C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15C8E6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D34F8D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D1885B8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 světlomety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8FE1568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7D30FC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278162A5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4D5FB08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BE1053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1F337988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Rolo zavazadlového prostoru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0832AE6A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6387DA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6E056BDA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sedadla sklopná, dělená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5FCDCA63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972D9B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657899D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loketní opěrka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71A6E6EE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A0ED05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14D69A4E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ovládané sedadlo řidiče s pamětí a bederní opěrkou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40EEBA44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721B638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59A3475D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Automatická </w:t>
            </w:r>
            <w:r w:rsidR="004D31B2">
              <w:rPr>
                <w:rFonts w:ascii="Arial" w:hAnsi="Arial" w:cs="Arial"/>
                <w:noProof w:val="0"/>
                <w:sz w:val="20"/>
              </w:rPr>
              <w:t xml:space="preserve">dvouzónová </w:t>
            </w:r>
            <w:r>
              <w:rPr>
                <w:rFonts w:ascii="Arial" w:hAnsi="Arial" w:cs="Arial"/>
                <w:noProof w:val="0"/>
                <w:sz w:val="20"/>
              </w:rPr>
              <w:t>klimatizace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5F2E6D1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F478E5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6FC53EF0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ovládání oken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62CA1A39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CEFBC1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50DAFB0D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Elektronická parkovací brzda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AED270A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AB4D11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33A6B94F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Vyhřívaný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140E21A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2C09B97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280DD002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C1AC34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:rsidDel="00870433" w14:paraId="7023676D" w14:textId="6DDA31D1" w:rsidTr="00120B77">
        <w:trPr>
          <w:trHeight w:val="288"/>
          <w:del w:id="4" w:author="Kotolanová, Nicola" w:date="2022-12-02T11:28:00Z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3CC0C7E2" w:rsidR="005560A6" w:rsidRPr="0071228E" w:rsidDel="00870433" w:rsidRDefault="005560A6" w:rsidP="005560A6">
            <w:pPr>
              <w:shd w:val="clear" w:color="auto" w:fill="FFFFFF" w:themeFill="background1"/>
              <w:spacing w:after="0"/>
              <w:rPr>
                <w:del w:id="5" w:author="Kotolanová, Nicola" w:date="2022-12-02T11:28:00Z"/>
                <w:rFonts w:ascii="Arial" w:hAnsi="Arial" w:cs="Arial"/>
                <w:noProof w:val="0"/>
                <w:sz w:val="20"/>
              </w:rPr>
            </w:pPr>
            <w:del w:id="6" w:author="Kotolanová, Nicola" w:date="2022-12-02T11:28:00Z">
              <w:r w:rsidDel="00870433">
                <w:rPr>
                  <w:rFonts w:ascii="Arial" w:hAnsi="Arial" w:cs="Arial"/>
                  <w:noProof w:val="0"/>
                  <w:sz w:val="20"/>
                </w:rPr>
                <w:delText>Vyhřívané čelní okno</w:delText>
              </w:r>
            </w:del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696F4C97" w:rsidR="005560A6" w:rsidRPr="00FC574A" w:rsidDel="00870433" w:rsidRDefault="005560A6" w:rsidP="005560A6">
            <w:pPr>
              <w:shd w:val="clear" w:color="auto" w:fill="FFFFFF" w:themeFill="background1"/>
              <w:spacing w:after="0"/>
              <w:jc w:val="center"/>
              <w:rPr>
                <w:del w:id="7" w:author="Kotolanová, Nicola" w:date="2022-12-02T11:28:00Z"/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del w:id="8" w:author="Kotolanová, Nicola" w:date="2022-12-02T11:28:00Z"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delText>[</w:delText>
              </w:r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delText>ANO/NE</w:delText>
              </w:r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delText>]</w:delText>
              </w:r>
            </w:del>
          </w:p>
        </w:tc>
      </w:tr>
      <w:tr w:rsidR="005560A6" w:rsidRPr="0071228E" w:rsidDel="00870433" w14:paraId="38880174" w14:textId="2F981E94" w:rsidTr="00120B77">
        <w:trPr>
          <w:trHeight w:val="288"/>
          <w:del w:id="9" w:author="Kotolanová, Nicola" w:date="2022-12-02T11:28:00Z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7131850D" w:rsidR="005560A6" w:rsidRPr="0071228E" w:rsidDel="00870433" w:rsidRDefault="005560A6" w:rsidP="005560A6">
            <w:pPr>
              <w:shd w:val="clear" w:color="auto" w:fill="FFFFFF" w:themeFill="background1"/>
              <w:spacing w:after="0"/>
              <w:rPr>
                <w:del w:id="10" w:author="Kotolanová, Nicola" w:date="2022-12-02T11:28:00Z"/>
                <w:rFonts w:ascii="Arial" w:hAnsi="Arial" w:cs="Arial"/>
                <w:noProof w:val="0"/>
                <w:sz w:val="20"/>
              </w:rPr>
            </w:pPr>
            <w:del w:id="11" w:author="Kotolanová, Nicola" w:date="2022-12-02T11:28:00Z">
              <w:r w:rsidDel="00870433">
                <w:rPr>
                  <w:rFonts w:ascii="Arial" w:hAnsi="Arial" w:cs="Arial"/>
                  <w:noProof w:val="0"/>
                  <w:sz w:val="20"/>
                </w:rPr>
                <w:delText xml:space="preserve">Akustická přední boční skla </w:delText>
              </w:r>
            </w:del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22EE6B53" w:rsidR="005560A6" w:rsidRPr="00FC574A" w:rsidDel="00870433" w:rsidRDefault="005560A6" w:rsidP="005560A6">
            <w:pPr>
              <w:shd w:val="clear" w:color="auto" w:fill="FFFFFF" w:themeFill="background1"/>
              <w:spacing w:after="0"/>
              <w:jc w:val="center"/>
              <w:rPr>
                <w:del w:id="12" w:author="Kotolanová, Nicola" w:date="2022-12-02T11:28:00Z"/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del w:id="13" w:author="Kotolanová, Nicola" w:date="2022-12-02T11:28:00Z"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delText>[</w:delText>
              </w:r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delText>ANO/NE</w:delText>
              </w:r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delText>]</w:delText>
              </w:r>
            </w:del>
          </w:p>
        </w:tc>
      </w:tr>
      <w:tr w:rsidR="005560A6" w:rsidRPr="0071228E" w14:paraId="34CF61A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64AAFCB2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DC rychlé nabíjení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5560BFD8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215A2A7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FB9A3A5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AC nabíjení 11 kW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29D46018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736F32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49D108C5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6x airbag (2x čelní, 2x přední boční, 2x hlavové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1AD206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D11CDF2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36331274" w:rsidR="005560A6" w:rsidRPr="0061014F" w:rsidRDefault="005560A6" w:rsidP="005560A6">
            <w:pPr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2B676CB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29F9E1A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0A854BF2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95867D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242E82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1A6717E3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kotoučové brzdy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18ED31AC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E01FBA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2F466065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udržování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6FAEF8D3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70CAD1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147BC363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Rozpoznání dopravních značek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7ECB8740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7F288C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0CC9E499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elektricky nastavitelná, vyhřívaná a sklopná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56D8E671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4F7A85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34DA4BB6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4C04E36C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DC82A9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11752633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ovládání a startování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EAC700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D960B24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6E515990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Propojovací kabel Menekes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76EFAD7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6A59A3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6E030BA2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Bezdrátové nabíjení telefonu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0731C8A9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C7CE3D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4CA61C6E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Zrcadlení telefonu – Smartlink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E5AF34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65B9E90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7C8B802B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39A2FF3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3500386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9823F7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změny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7E9C1FB7" w:rsidR="005560A6" w:rsidRPr="009657E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7D5F338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4A42E492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0,25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459D7B03" w:rsidR="005560A6" w:rsidRPr="009657E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1F03D30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0A4D009A" w:rsidR="005560A6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Přenosná nabíječka (pro </w:t>
            </w:r>
            <w:proofErr w:type="gramStart"/>
            <w:r>
              <w:rPr>
                <w:rFonts w:ascii="Arial" w:hAnsi="Arial" w:cs="Arial"/>
                <w:noProof w:val="0"/>
                <w:sz w:val="20"/>
              </w:rPr>
              <w:t>400V</w:t>
            </w:r>
            <w:proofErr w:type="gramEnd"/>
            <w:r>
              <w:rPr>
                <w:rFonts w:ascii="Arial" w:hAnsi="Arial" w:cs="Arial"/>
                <w:noProof w:val="0"/>
                <w:sz w:val="20"/>
              </w:rPr>
              <w:t xml:space="preserve"> a 230V zásuvku, výkon až 11kW)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62F6A6AD" w:rsidR="005560A6" w:rsidRPr="00FA3726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B9E8F" w14:textId="77777777" w:rsidR="00FE5947" w:rsidRDefault="00FE5947">
      <w:pPr>
        <w:spacing w:after="0"/>
      </w:pPr>
      <w:r>
        <w:separator/>
      </w:r>
    </w:p>
  </w:endnote>
  <w:endnote w:type="continuationSeparator" w:id="0">
    <w:p w14:paraId="5EF9AB99" w14:textId="77777777" w:rsidR="00FE5947" w:rsidRDefault="00FE59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0B6AB" w14:textId="77777777" w:rsidR="00FE5947" w:rsidRDefault="00FE5947">
      <w:pPr>
        <w:spacing w:after="0"/>
      </w:pPr>
      <w:r>
        <w:separator/>
      </w:r>
    </w:p>
  </w:footnote>
  <w:footnote w:type="continuationSeparator" w:id="0">
    <w:p w14:paraId="50FCA2ED" w14:textId="77777777" w:rsidR="00FE5947" w:rsidRDefault="00FE59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FE5947">
            <w:fldChar w:fldCharType="begin"/>
          </w:r>
          <w:r w:rsidR="00FE5947">
            <w:instrText xml:space="preserve"> KEYWORDS  \* MERGEFORMAT </w:instrText>
          </w:r>
          <w:r w:rsidR="00FE5947">
            <w:fldChar w:fldCharType="separate"/>
          </w:r>
          <w:r>
            <w:t>červenec 2017</w:t>
          </w:r>
          <w:r w:rsidR="00FE5947">
            <w:fldChar w:fldCharType="end"/>
          </w:r>
        </w:p>
      </w:tc>
      <w:tc>
        <w:tcPr>
          <w:tcW w:w="1701" w:type="dxa"/>
        </w:tcPr>
        <w:p w14:paraId="19EE5898" w14:textId="77777777" w:rsidR="00AE75D8" w:rsidRDefault="00FE594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FE594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FE594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FE594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FE5947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91330"/>
    <w:rsid w:val="000C38B3"/>
    <w:rsid w:val="00120B77"/>
    <w:rsid w:val="0013778E"/>
    <w:rsid w:val="00147D89"/>
    <w:rsid w:val="00284869"/>
    <w:rsid w:val="002E5856"/>
    <w:rsid w:val="002E620A"/>
    <w:rsid w:val="00406E5D"/>
    <w:rsid w:val="00472903"/>
    <w:rsid w:val="004B4EC0"/>
    <w:rsid w:val="004D1262"/>
    <w:rsid w:val="004D31B2"/>
    <w:rsid w:val="004E25E4"/>
    <w:rsid w:val="004E6ED5"/>
    <w:rsid w:val="0051637A"/>
    <w:rsid w:val="00534F1A"/>
    <w:rsid w:val="00544748"/>
    <w:rsid w:val="00545C5A"/>
    <w:rsid w:val="005560A6"/>
    <w:rsid w:val="005F4EFA"/>
    <w:rsid w:val="00613ED9"/>
    <w:rsid w:val="006341D0"/>
    <w:rsid w:val="006965C7"/>
    <w:rsid w:val="006B7258"/>
    <w:rsid w:val="006C3ED5"/>
    <w:rsid w:val="00702D5D"/>
    <w:rsid w:val="00703492"/>
    <w:rsid w:val="00870433"/>
    <w:rsid w:val="00872F8A"/>
    <w:rsid w:val="008D64C6"/>
    <w:rsid w:val="008E1A9F"/>
    <w:rsid w:val="00915B1F"/>
    <w:rsid w:val="009351D5"/>
    <w:rsid w:val="009D5B22"/>
    <w:rsid w:val="009D6676"/>
    <w:rsid w:val="009F62C0"/>
    <w:rsid w:val="00A34C63"/>
    <w:rsid w:val="00AB2D33"/>
    <w:rsid w:val="00AC38CA"/>
    <w:rsid w:val="00B02726"/>
    <w:rsid w:val="00B115F9"/>
    <w:rsid w:val="00B11678"/>
    <w:rsid w:val="00B54C98"/>
    <w:rsid w:val="00BB5C73"/>
    <w:rsid w:val="00C50AD8"/>
    <w:rsid w:val="00C768FB"/>
    <w:rsid w:val="00CA6C83"/>
    <w:rsid w:val="00CC144D"/>
    <w:rsid w:val="00CE438B"/>
    <w:rsid w:val="00CF64EF"/>
    <w:rsid w:val="00D65E00"/>
    <w:rsid w:val="00DA3EEC"/>
    <w:rsid w:val="00DE762A"/>
    <w:rsid w:val="00E06737"/>
    <w:rsid w:val="00EE72D6"/>
    <w:rsid w:val="00F15A97"/>
    <w:rsid w:val="00F81F3D"/>
    <w:rsid w:val="00FA7A16"/>
    <w:rsid w:val="00FB0FD6"/>
    <w:rsid w:val="00FE5947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455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39</cp:revision>
  <dcterms:created xsi:type="dcterms:W3CDTF">2021-12-07T13:33:00Z</dcterms:created>
  <dcterms:modified xsi:type="dcterms:W3CDTF">2022-12-02T10:28:00Z</dcterms:modified>
</cp:coreProperties>
</file>